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72A2B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134"/>
        <w:gridCol w:w="1276"/>
        <w:gridCol w:w="1417"/>
        <w:gridCol w:w="1134"/>
        <w:gridCol w:w="1578"/>
      </w:tblGrid>
      <w:tr w:rsidR="00550C44" w:rsidRPr="00013629" w14:paraId="32B0CFAF" w14:textId="77777777" w:rsidTr="004249CB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9E9982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17FC732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E09A2A0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3520292" w14:textId="77777777" w:rsidTr="004249CB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1C3435" w14:textId="77777777" w:rsidR="00550C44" w:rsidRDefault="004249CB" w:rsidP="001B1CE7">
            <w:pPr>
              <w:rPr>
                <w:rStyle w:val="Hyperlink"/>
                <w:lang w:val="en-US"/>
              </w:rPr>
            </w:pPr>
            <w:hyperlink r:id="rId7" w:history="1">
              <w:proofErr w:type="spellStart"/>
              <w:r w:rsidR="008336B9" w:rsidRPr="00745DEC">
                <w:rPr>
                  <w:rStyle w:val="Hyperlink"/>
                  <w:lang w:val="en-US"/>
                </w:rPr>
                <w:t>Mus.Hs</w:t>
              </w:r>
              <w:proofErr w:type="spellEnd"/>
              <w:r w:rsidR="008336B9" w:rsidRPr="00745DEC">
                <w:rPr>
                  <w:rStyle w:val="Hyperlink"/>
                  <w:lang w:val="en-US"/>
                </w:rPr>
                <w:t xml:space="preserve">. </w:t>
              </w:r>
              <w:r w:rsidR="000A1227" w:rsidRPr="00745DEC">
                <w:rPr>
                  <w:rStyle w:val="Hyperlink"/>
                  <w:lang w:val="en-US"/>
                </w:rPr>
                <w:t>17782</w:t>
              </w:r>
            </w:hyperlink>
          </w:p>
          <w:p w14:paraId="090BA19C" w14:textId="77777777" w:rsidR="004A408A" w:rsidRPr="00013629" w:rsidRDefault="004A408A" w:rsidP="001B1CE7">
            <w:pPr>
              <w:rPr>
                <w:lang w:val="en-US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4394AC" w14:textId="77777777" w:rsidR="00550C44" w:rsidRPr="00013629" w:rsidRDefault="000A1227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4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AB4A66" w14:textId="77777777" w:rsidR="00350EF8" w:rsidRPr="00013629" w:rsidRDefault="000A1227" w:rsidP="00350EF8">
            <w:pPr>
              <w:rPr>
                <w:lang w:val="en-US"/>
              </w:rPr>
            </w:pPr>
            <w:r>
              <w:rPr>
                <w:lang w:val="en-US"/>
              </w:rPr>
              <w:t>La Corona</w:t>
            </w:r>
          </w:p>
        </w:tc>
      </w:tr>
      <w:tr w:rsidR="00FC2B17" w:rsidRPr="00013629" w14:paraId="042BA311" w14:textId="77777777" w:rsidTr="00707237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C397ADF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4249CB" w14:paraId="741E3CB6" w14:textId="77777777" w:rsidTr="00707237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E85C37" w14:textId="129A4A69" w:rsidR="00350EF8" w:rsidRPr="00350EF8" w:rsidRDefault="008336B9" w:rsidP="00E574C4">
            <w:pPr>
              <w:spacing w:after="120"/>
              <w:rPr>
                <w:lang w:val="en-US"/>
              </w:rPr>
            </w:pPr>
            <w:r w:rsidRPr="00350EF8">
              <w:rPr>
                <w:lang w:val="en-US"/>
              </w:rPr>
              <w:t xml:space="preserve">There are variants of the </w:t>
            </w:r>
            <w:proofErr w:type="spellStart"/>
            <w:r w:rsidRPr="00350EF8">
              <w:rPr>
                <w:lang w:val="en-US"/>
              </w:rPr>
              <w:t>sidemarks</w:t>
            </w:r>
            <w:proofErr w:type="spellEnd"/>
            <w:r w:rsidRPr="00350EF8">
              <w:rPr>
                <w:lang w:val="en-US"/>
              </w:rPr>
              <w:t xml:space="preserve"> in P89 due to </w:t>
            </w:r>
            <w:proofErr w:type="gramStart"/>
            <w:r w:rsidRPr="00350EF8">
              <w:rPr>
                <w:lang w:val="en-US"/>
              </w:rPr>
              <w:t>loose</w:t>
            </w:r>
            <w:proofErr w:type="gramEnd"/>
            <w:r w:rsidRPr="00350EF8">
              <w:rPr>
                <w:lang w:val="en-US"/>
              </w:rPr>
              <w:t xml:space="preserve"> wires: In P89A the letter “A” is sometimes slightly displaced (see </w:t>
            </w:r>
            <w:r w:rsidR="00350EF8">
              <w:rPr>
                <w:lang w:val="en-US"/>
              </w:rPr>
              <w:t>e.g.</w:t>
            </w:r>
            <w:r w:rsidRPr="00350EF8">
              <w:rPr>
                <w:lang w:val="en-US"/>
              </w:rPr>
              <w:t xml:space="preserve"> f</w:t>
            </w:r>
            <w:r w:rsidR="00350EF8">
              <w:rPr>
                <w:lang w:val="en-US"/>
              </w:rPr>
              <w:t>.</w:t>
            </w:r>
            <w:r w:rsidR="004A408A">
              <w:rPr>
                <w:lang w:val="en-US"/>
              </w:rPr>
              <w:t> </w:t>
            </w:r>
            <w:r w:rsidRPr="00350EF8">
              <w:rPr>
                <w:lang w:val="en-US"/>
              </w:rPr>
              <w:t xml:space="preserve">18). In P89B the letter “S” is found in varying positions, even intersecting the left chain line (see </w:t>
            </w:r>
            <w:r w:rsidR="00350EF8">
              <w:rPr>
                <w:lang w:val="en-US"/>
              </w:rPr>
              <w:t>e.g. f.</w:t>
            </w:r>
            <w:r w:rsidRPr="00350EF8">
              <w:rPr>
                <w:lang w:val="en-US"/>
              </w:rPr>
              <w:t> 8).</w:t>
            </w:r>
          </w:p>
          <w:p w14:paraId="0AED6330" w14:textId="0DDE3DC8" w:rsidR="00D90DE3" w:rsidRDefault="00810D45" w:rsidP="00E574C4">
            <w:pPr>
              <w:spacing w:after="120"/>
              <w:rPr>
                <w:lang w:val="en-US"/>
              </w:rPr>
            </w:pPr>
            <w:r w:rsidRPr="00350EF8">
              <w:rPr>
                <w:lang w:val="en-US"/>
              </w:rPr>
              <w:t xml:space="preserve">The score shows an interesting case of copyist collaboration: WK73F </w:t>
            </w:r>
            <w:r w:rsidR="00D90DE3">
              <w:rPr>
                <w:lang w:val="en-US"/>
              </w:rPr>
              <w:t>writes</w:t>
            </w:r>
            <w:r w:rsidRPr="00350EF8">
              <w:rPr>
                <w:lang w:val="en-US"/>
              </w:rPr>
              <w:t xml:space="preserve"> all recitatives or scene beginnings, while the arias </w:t>
            </w:r>
            <w:r w:rsidR="00D90DE3">
              <w:rPr>
                <w:lang w:val="en-US"/>
              </w:rPr>
              <w:t>are</w:t>
            </w:r>
            <w:r w:rsidRPr="00350EF8">
              <w:rPr>
                <w:lang w:val="en-US"/>
              </w:rPr>
              <w:t xml:space="preserve"> written by WK60G (1</w:t>
            </w:r>
            <w:r w:rsidRPr="00C81597">
              <w:rPr>
                <w:vertAlign w:val="superscript"/>
                <w:lang w:val="en-US"/>
              </w:rPr>
              <w:t>st</w:t>
            </w:r>
            <w:r w:rsidRPr="00350EF8">
              <w:rPr>
                <w:lang w:val="en-US"/>
              </w:rPr>
              <w:t xml:space="preserve"> half of the score) and WK71P (2</w:t>
            </w:r>
            <w:r w:rsidRPr="00C81597">
              <w:rPr>
                <w:vertAlign w:val="superscript"/>
                <w:lang w:val="en-US"/>
              </w:rPr>
              <w:t>nd</w:t>
            </w:r>
            <w:r w:rsidRPr="00350EF8">
              <w:rPr>
                <w:lang w:val="en-US"/>
              </w:rPr>
              <w:t xml:space="preserve"> half). </w:t>
            </w:r>
            <w:r w:rsidR="00D90DE3" w:rsidRPr="00350EF8">
              <w:rPr>
                <w:lang w:val="en-US"/>
              </w:rPr>
              <w:t xml:space="preserve">This working method </w:t>
            </w:r>
            <w:r w:rsidR="00D90DE3">
              <w:rPr>
                <w:lang w:val="en-US"/>
              </w:rPr>
              <w:t xml:space="preserve">generally </w:t>
            </w:r>
            <w:r w:rsidR="00D90DE3" w:rsidRPr="00350EF8">
              <w:rPr>
                <w:lang w:val="en-US"/>
              </w:rPr>
              <w:t xml:space="preserve">results in an inconsistent composition of </w:t>
            </w:r>
            <w:r w:rsidR="004249CB">
              <w:rPr>
                <w:lang w:val="en-US"/>
              </w:rPr>
              <w:t>gathering</w:t>
            </w:r>
            <w:r w:rsidR="00D90DE3" w:rsidRPr="00350EF8">
              <w:rPr>
                <w:lang w:val="en-US"/>
              </w:rPr>
              <w:t>s as well as blank folios at the end of the arias.</w:t>
            </w:r>
            <w:r w:rsidR="00E574C4">
              <w:rPr>
                <w:lang w:val="en-US"/>
              </w:rPr>
              <w:t xml:space="preserve"> </w:t>
            </w:r>
            <w:r w:rsidR="00E574C4" w:rsidRPr="00E574C4">
              <w:rPr>
                <w:lang w:val="en-US"/>
              </w:rPr>
              <w:t>It is noticeable that the paper in use changes correspondingly to the alternating copyists.</w:t>
            </w:r>
            <w:r w:rsidR="00D90DE3" w:rsidRPr="00810D45">
              <w:rPr>
                <w:sz w:val="20"/>
                <w:szCs w:val="20"/>
                <w:lang w:val="en-US"/>
              </w:rPr>
              <w:t xml:space="preserve"> </w:t>
            </w:r>
            <w:r w:rsidRPr="00350EF8">
              <w:rPr>
                <w:lang w:val="en-US"/>
              </w:rPr>
              <w:t xml:space="preserve">WK73F </w:t>
            </w:r>
            <w:r w:rsidR="00D90DE3">
              <w:rPr>
                <w:lang w:val="en-US"/>
              </w:rPr>
              <w:t>writes</w:t>
            </w:r>
            <w:r w:rsidRPr="00350EF8">
              <w:rPr>
                <w:lang w:val="en-US"/>
              </w:rPr>
              <w:t xml:space="preserve"> only on P22, while </w:t>
            </w:r>
            <w:r w:rsidR="004944A1">
              <w:rPr>
                <w:lang w:val="en-US"/>
              </w:rPr>
              <w:t>(</w:t>
            </w:r>
            <w:r w:rsidRPr="00350EF8">
              <w:rPr>
                <w:lang w:val="en-US"/>
              </w:rPr>
              <w:t>the aria writers</w:t>
            </w:r>
            <w:r w:rsidR="004A408A">
              <w:rPr>
                <w:lang w:val="en-US"/>
              </w:rPr>
              <w:t>)</w:t>
            </w:r>
            <w:r w:rsidRPr="00350EF8">
              <w:rPr>
                <w:lang w:val="en-US"/>
              </w:rPr>
              <w:t xml:space="preserve"> WK71P and WK60G use (almost) only P89.</w:t>
            </w:r>
            <w:r w:rsidR="008241B6">
              <w:rPr>
                <w:lang w:val="en-US"/>
              </w:rPr>
              <w:t xml:space="preserve"> It is also apparent that </w:t>
            </w:r>
            <w:r w:rsidR="008241B6" w:rsidRPr="008241B6">
              <w:rPr>
                <w:lang w:val="en-US"/>
              </w:rPr>
              <w:t xml:space="preserve">WK73F </w:t>
            </w:r>
            <w:r w:rsidR="00D90DE3">
              <w:rPr>
                <w:lang w:val="en-US"/>
              </w:rPr>
              <w:t>wrote</w:t>
            </w:r>
            <w:r w:rsidR="008241B6" w:rsidRPr="008241B6">
              <w:rPr>
                <w:lang w:val="en-US"/>
              </w:rPr>
              <w:t xml:space="preserve"> </w:t>
            </w:r>
            <w:r w:rsidR="00D90DE3">
              <w:rPr>
                <w:lang w:val="en-US"/>
              </w:rPr>
              <w:t>the</w:t>
            </w:r>
            <w:r w:rsidR="008241B6" w:rsidRPr="008241B6">
              <w:rPr>
                <w:lang w:val="en-US"/>
              </w:rPr>
              <w:t xml:space="preserve"> recitatives</w:t>
            </w:r>
            <w:r w:rsidR="00E574C4">
              <w:rPr>
                <w:lang w:val="en-US"/>
              </w:rPr>
              <w:t xml:space="preserve"> originally </w:t>
            </w:r>
            <w:r w:rsidR="008241B6" w:rsidRPr="008241B6">
              <w:rPr>
                <w:lang w:val="en-US"/>
              </w:rPr>
              <w:t xml:space="preserve">on three continuous </w:t>
            </w:r>
            <w:r w:rsidR="004249CB">
              <w:rPr>
                <w:lang w:val="en-US"/>
              </w:rPr>
              <w:t>gathering</w:t>
            </w:r>
            <w:r w:rsidR="008241B6" w:rsidRPr="008241B6">
              <w:rPr>
                <w:lang w:val="en-US"/>
              </w:rPr>
              <w:t xml:space="preserve">s of 8 and </w:t>
            </w:r>
            <w:r w:rsidR="00E574C4">
              <w:rPr>
                <w:lang w:val="en-US"/>
              </w:rPr>
              <w:t xml:space="preserve">on </w:t>
            </w:r>
            <w:r w:rsidR="008241B6" w:rsidRPr="008241B6">
              <w:rPr>
                <w:lang w:val="en-US"/>
              </w:rPr>
              <w:t xml:space="preserve">two </w:t>
            </w:r>
            <w:r w:rsidR="004249CB">
              <w:rPr>
                <w:lang w:val="en-US"/>
              </w:rPr>
              <w:t>gathering</w:t>
            </w:r>
            <w:r w:rsidR="008241B6" w:rsidRPr="008241B6">
              <w:rPr>
                <w:lang w:val="en-US"/>
              </w:rPr>
              <w:t>s of 4 folios of P22 (numbered</w:t>
            </w:r>
            <w:r w:rsidR="00D90DE3">
              <w:rPr>
                <w:lang w:val="en-US"/>
              </w:rPr>
              <w:t xml:space="preserve"> by him/her</w:t>
            </w:r>
            <w:r w:rsidR="008241B6" w:rsidRPr="008241B6">
              <w:rPr>
                <w:lang w:val="en-US"/>
              </w:rPr>
              <w:t xml:space="preserve"> 1–5)</w:t>
            </w:r>
            <w:r w:rsidR="00BB6E4D">
              <w:rPr>
                <w:lang w:val="en-US"/>
              </w:rPr>
              <w:t xml:space="preserve">. The 8-fold </w:t>
            </w:r>
            <w:r w:rsidR="004249CB">
              <w:rPr>
                <w:lang w:val="en-US"/>
              </w:rPr>
              <w:t>gathering</w:t>
            </w:r>
            <w:r w:rsidR="00BB6E4D">
              <w:rPr>
                <w:lang w:val="en-US"/>
              </w:rPr>
              <w:t>s</w:t>
            </w:r>
            <w:r w:rsidR="008241B6" w:rsidRPr="008241B6">
              <w:rPr>
                <w:lang w:val="en-US"/>
              </w:rPr>
              <w:t xml:space="preserve"> were </w:t>
            </w:r>
            <w:r w:rsidR="00BB6E4D">
              <w:rPr>
                <w:lang w:val="en-US"/>
              </w:rPr>
              <w:t>later</w:t>
            </w:r>
            <w:r w:rsidR="00BB6E4D" w:rsidRPr="008241B6">
              <w:rPr>
                <w:lang w:val="en-US"/>
              </w:rPr>
              <w:t xml:space="preserve"> </w:t>
            </w:r>
            <w:r w:rsidR="008241B6" w:rsidRPr="008241B6">
              <w:rPr>
                <w:lang w:val="en-US"/>
              </w:rPr>
              <w:t xml:space="preserve">cut apart (into 3+2+3; 3+2+1+2; 2+4+2 folios) and glued or bound between the arias (written on P89) as single folios or half-sheets. </w:t>
            </w:r>
            <w:r w:rsidR="008577AE">
              <w:rPr>
                <w:lang w:val="en-US"/>
              </w:rPr>
              <w:t xml:space="preserve">The 4-fold </w:t>
            </w:r>
            <w:r w:rsidR="004249CB">
              <w:rPr>
                <w:lang w:val="en-US"/>
              </w:rPr>
              <w:t>gathering</w:t>
            </w:r>
            <w:r w:rsidR="008577AE">
              <w:rPr>
                <w:lang w:val="en-US"/>
              </w:rPr>
              <w:t xml:space="preserve">s </w:t>
            </w:r>
            <w:r w:rsidR="00E574C4">
              <w:rPr>
                <w:lang w:val="en-US"/>
              </w:rPr>
              <w:t xml:space="preserve">of P22 </w:t>
            </w:r>
            <w:r w:rsidR="008241B6" w:rsidRPr="008241B6">
              <w:rPr>
                <w:lang w:val="en-US"/>
              </w:rPr>
              <w:t>enclose a P89-</w:t>
            </w:r>
            <w:r w:rsidR="004249CB">
              <w:rPr>
                <w:lang w:val="en-US"/>
              </w:rPr>
              <w:t>gathering</w:t>
            </w:r>
            <w:r w:rsidR="008241B6" w:rsidRPr="008241B6">
              <w:rPr>
                <w:lang w:val="en-US"/>
              </w:rPr>
              <w:t xml:space="preserve"> of </w:t>
            </w:r>
            <w:r w:rsidR="00BB6E4D">
              <w:rPr>
                <w:lang w:val="en-US"/>
              </w:rPr>
              <w:t>8</w:t>
            </w:r>
            <w:r w:rsidR="008241B6" w:rsidRPr="008241B6">
              <w:rPr>
                <w:lang w:val="en-US"/>
              </w:rPr>
              <w:t xml:space="preserve"> </w:t>
            </w:r>
            <w:r w:rsidR="00E63DFE" w:rsidRPr="008241B6">
              <w:rPr>
                <w:lang w:val="en-US"/>
              </w:rPr>
              <w:t>respec</w:t>
            </w:r>
            <w:r w:rsidR="005C4D81">
              <w:rPr>
                <w:lang w:val="en-US"/>
              </w:rPr>
              <w:t>ti</w:t>
            </w:r>
            <w:r w:rsidR="00E63DFE" w:rsidRPr="008241B6">
              <w:rPr>
                <w:lang w:val="en-US"/>
              </w:rPr>
              <w:t xml:space="preserve">vely </w:t>
            </w:r>
            <w:r w:rsidR="00BB6E4D">
              <w:rPr>
                <w:lang w:val="en-US"/>
              </w:rPr>
              <w:t>4</w:t>
            </w:r>
            <w:r w:rsidR="00E63DFE">
              <w:rPr>
                <w:lang w:val="en-US"/>
              </w:rPr>
              <w:t xml:space="preserve"> folios</w:t>
            </w:r>
            <w:r w:rsidR="008577AE" w:rsidRPr="008241B6">
              <w:rPr>
                <w:lang w:val="en-US"/>
              </w:rPr>
              <w:t xml:space="preserve"> </w:t>
            </w:r>
            <w:r w:rsidR="008577AE">
              <w:rPr>
                <w:lang w:val="en-US"/>
              </w:rPr>
              <w:t>i</w:t>
            </w:r>
            <w:r w:rsidR="008577AE" w:rsidRPr="008241B6">
              <w:rPr>
                <w:lang w:val="en-US"/>
              </w:rPr>
              <w:t>n</w:t>
            </w:r>
            <w:r w:rsidR="004249CB">
              <w:rPr>
                <w:lang w:val="en-US"/>
              </w:rPr>
              <w:t xml:space="preserve"> gathering</w:t>
            </w:r>
            <w:r w:rsidR="008577AE" w:rsidRPr="008241B6">
              <w:rPr>
                <w:lang w:val="en-US"/>
              </w:rPr>
              <w:t>s 26 [4] and 28 [5]</w:t>
            </w:r>
            <w:r w:rsidR="008241B6" w:rsidRPr="008241B6">
              <w:rPr>
                <w:lang w:val="en-US"/>
              </w:rPr>
              <w:t>.</w:t>
            </w:r>
            <w:r w:rsidR="00E574C4">
              <w:rPr>
                <w:lang w:val="en-US"/>
              </w:rPr>
              <w:t xml:space="preserve"> Here, WK73F wrote only on the first two folios of the 4-fold </w:t>
            </w:r>
            <w:r w:rsidR="004249CB">
              <w:rPr>
                <w:lang w:val="en-US"/>
              </w:rPr>
              <w:t>gathering</w:t>
            </w:r>
            <w:r w:rsidR="00E574C4">
              <w:rPr>
                <w:lang w:val="en-US"/>
              </w:rPr>
              <w:t>, then handed it over to WK71P, who laid in the P89-</w:t>
            </w:r>
            <w:r w:rsidR="004249CB">
              <w:rPr>
                <w:lang w:val="en-US"/>
              </w:rPr>
              <w:t>gathering</w:t>
            </w:r>
            <w:r w:rsidR="00E574C4">
              <w:rPr>
                <w:lang w:val="en-US"/>
              </w:rPr>
              <w:t xml:space="preserve"> and wrote the aria on this one </w:t>
            </w:r>
            <w:r w:rsidR="00E574C4" w:rsidRPr="00430AE8">
              <w:rPr>
                <w:i/>
                <w:lang w:val="en-US"/>
              </w:rPr>
              <w:t>and</w:t>
            </w:r>
            <w:r w:rsidR="00E574C4">
              <w:rPr>
                <w:lang w:val="en-US"/>
              </w:rPr>
              <w:t xml:space="preserve"> the remaining two P22-folios.</w:t>
            </w:r>
          </w:p>
          <w:p w14:paraId="37C74E93" w14:textId="1CF1FFC1" w:rsidR="00C81597" w:rsidRPr="00810D45" w:rsidRDefault="00C81597" w:rsidP="00E574C4">
            <w:pPr>
              <w:spacing w:after="120"/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31F5D05" w14:textId="77777777" w:rsidTr="00707237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70C04C2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ED4F71">
              <w:rPr>
                <w:lang w:val="en-US"/>
              </w:rPr>
              <w:t> </w:t>
            </w:r>
            <w:r w:rsidR="00352F4D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ED4F71">
              <w:rPr>
                <w:lang w:val="en-US"/>
              </w:rPr>
              <w:t> </w:t>
            </w:r>
            <w:r w:rsidR="00352F4D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4249CB" w:rsidRPr="00013629" w14:paraId="2C888077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5405AC9" w14:textId="6AEDD26A" w:rsidR="004249CB" w:rsidRPr="00013629" w:rsidRDefault="004249CB" w:rsidP="004249C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E7C649" w14:textId="7377C523" w:rsidR="004249CB" w:rsidRPr="00013629" w:rsidRDefault="004249CB" w:rsidP="004249CB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6AE9C42" w14:textId="77777777" w:rsidR="004249CB" w:rsidRPr="00013629" w:rsidRDefault="004249CB" w:rsidP="004249C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3AD8398" w14:textId="77777777" w:rsidR="004249CB" w:rsidRPr="00013629" w:rsidRDefault="004249CB" w:rsidP="004249C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29E1C2F" w14:textId="77777777" w:rsidR="004249CB" w:rsidRPr="00013629" w:rsidRDefault="004249CB" w:rsidP="004249C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6AC193C" w14:textId="77777777" w:rsidR="004249CB" w:rsidRPr="00013629" w:rsidRDefault="004249CB" w:rsidP="004249C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350C453" w14:textId="77777777" w:rsidR="004249CB" w:rsidRPr="00013629" w:rsidRDefault="004249CB" w:rsidP="004249C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4D77F07F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B526AE" w14:textId="77777777" w:rsidR="007A70D6" w:rsidRPr="00013629" w:rsidRDefault="000A122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99A5B2" w14:textId="77777777" w:rsidR="007A70D6" w:rsidRPr="00013629" w:rsidRDefault="000A122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767842" w14:textId="77777777" w:rsidR="007A70D6" w:rsidRPr="00013629" w:rsidRDefault="000A1227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F0203E" w14:textId="77777777" w:rsidR="007A70D6" w:rsidRPr="00013629" w:rsidRDefault="000A1227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11C111" w14:textId="77777777" w:rsidR="007A70D6" w:rsidRPr="00013629" w:rsidRDefault="004249CB" w:rsidP="00241542">
            <w:pPr>
              <w:rPr>
                <w:lang w:val="en-US"/>
              </w:rPr>
            </w:pPr>
            <w:hyperlink r:id="rId8" w:history="1">
              <w:r w:rsidR="004608A9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287B26" w14:textId="77777777" w:rsidR="007A70D6" w:rsidRPr="00013629" w:rsidRDefault="004249CB" w:rsidP="00241542">
            <w:pPr>
              <w:rPr>
                <w:lang w:val="en-US"/>
              </w:rPr>
            </w:pPr>
            <w:hyperlink r:id="rId9" w:history="1">
              <w:r w:rsidR="00B821B9" w:rsidRPr="00745DEC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092FB3" w14:textId="77777777" w:rsidR="007A70D6" w:rsidRPr="008336B9" w:rsidRDefault="00161882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7A70D6" w:rsidRPr="00013629" w14:paraId="09EE51D6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520564" w14:textId="77777777" w:rsidR="007A70D6" w:rsidRPr="00013629" w:rsidRDefault="003306A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1E6539">
              <w:rPr>
                <w:lang w:val="en-US"/>
              </w:rPr>
              <w:t xml:space="preserve"> [2]</w:t>
            </w:r>
            <w:r w:rsidR="009357DE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A58B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DABE88" w14:textId="77777777" w:rsidR="007A70D6" w:rsidRPr="00013629" w:rsidRDefault="00352F4D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CC43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433B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5A49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B5CFB5" w14:textId="77777777" w:rsidR="007A70D6" w:rsidRPr="008336B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7ACF147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C6349E" w14:textId="77777777" w:rsidR="007A70D6" w:rsidRPr="00013629" w:rsidRDefault="00712200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56973">
              <w:rPr>
                <w:lang w:val="en-US"/>
              </w:rPr>
              <w:t xml:space="preserve"> [3]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DD5BE0" w14:textId="77777777" w:rsidR="007A70D6" w:rsidRPr="00013629" w:rsidRDefault="00712200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1A8F58" w14:textId="77777777" w:rsidR="007A70D6" w:rsidRPr="00013629" w:rsidRDefault="00712200" w:rsidP="00241542">
            <w:pPr>
              <w:rPr>
                <w:lang w:val="en-US"/>
              </w:rPr>
            </w:pPr>
            <w:r>
              <w:rPr>
                <w:lang w:val="en-US"/>
              </w:rPr>
              <w:t>17–22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F9FD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72C2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1EF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AB74D0" w14:textId="77777777" w:rsidR="007A70D6" w:rsidRPr="008336B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2E35FA1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B126F5" w14:textId="77777777" w:rsidR="007A70D6" w:rsidRPr="00013629" w:rsidRDefault="00712200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B91895">
              <w:rPr>
                <w:lang w:val="en-US"/>
              </w:rPr>
              <w:t xml:space="preserve"> [1]</w:t>
            </w:r>
            <w:r w:rsidR="00567A71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3049A3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85DABE" w14:textId="77777777" w:rsidR="007A70D6" w:rsidRPr="00013629" w:rsidRDefault="00712200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FC4FF6">
              <w:rPr>
                <w:rStyle w:val="Funotenzeichen"/>
                <w:lang w:val="en-US"/>
              </w:rPr>
              <w:footnoteReference w:id="3"/>
            </w:r>
            <w:r>
              <w:rPr>
                <w:lang w:val="en-US"/>
              </w:rPr>
              <w:t>–</w:t>
            </w:r>
            <w:r w:rsidR="00CA12BB"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256D6A" w14:textId="77777777" w:rsidR="007A70D6" w:rsidRPr="00013629" w:rsidRDefault="00712200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D06682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E32C70" w14:textId="77777777" w:rsidR="007A70D6" w:rsidRPr="00013629" w:rsidRDefault="004249CB" w:rsidP="00241542">
            <w:pPr>
              <w:rPr>
                <w:lang w:val="en-US"/>
              </w:rPr>
            </w:pPr>
            <w:hyperlink r:id="rId10" w:history="1">
              <w:r w:rsidR="001932A8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2C8F9D" w14:textId="77777777" w:rsidR="00FC4FF6" w:rsidRPr="00013629" w:rsidRDefault="004249CB" w:rsidP="00241542">
            <w:pPr>
              <w:rPr>
                <w:lang w:val="en-US"/>
              </w:rPr>
            </w:pPr>
            <w:hyperlink r:id="rId11" w:history="1">
              <w:r w:rsidR="00A15E12" w:rsidRPr="00745DE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8E6C74" w14:textId="77777777" w:rsidR="007A70D6" w:rsidRPr="008336B9" w:rsidRDefault="00CA12BB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Scena I</w:t>
            </w:r>
          </w:p>
        </w:tc>
      </w:tr>
      <w:tr w:rsidR="007A70D6" w:rsidRPr="00013629" w14:paraId="19A844FD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D873E3" w14:textId="77777777" w:rsidR="007A70D6" w:rsidRPr="00013629" w:rsidRDefault="00A15E1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E2A17C" w14:textId="77777777" w:rsidR="007A70D6" w:rsidRPr="00013629" w:rsidRDefault="00CA12BB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59D99A" w14:textId="77777777" w:rsidR="007A70D6" w:rsidRPr="00013629" w:rsidRDefault="00CA12BB" w:rsidP="00241542">
            <w:pPr>
              <w:rPr>
                <w:lang w:val="en-US"/>
              </w:rPr>
            </w:pPr>
            <w:r>
              <w:rPr>
                <w:lang w:val="en-US"/>
              </w:rPr>
              <w:t>26–27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FDD4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D56B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94BD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38F1FC" w14:textId="77777777" w:rsidR="007A70D6" w:rsidRPr="008336B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CEE0FC5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6B5BE0" w14:textId="77777777" w:rsidR="007A70D6" w:rsidRPr="00013629" w:rsidRDefault="00444E5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B08289" w14:textId="77777777" w:rsidR="007A70D6" w:rsidRPr="00013629" w:rsidRDefault="00CA12B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8C734C" w14:textId="77777777" w:rsidR="007A70D6" w:rsidRPr="00013629" w:rsidRDefault="00CA12BB" w:rsidP="00241542">
            <w:pPr>
              <w:rPr>
                <w:lang w:val="en-US"/>
              </w:rPr>
            </w:pPr>
            <w:r>
              <w:rPr>
                <w:lang w:val="en-US"/>
              </w:rPr>
              <w:t>28–35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3006EC" w14:textId="77777777" w:rsidR="007A70D6" w:rsidRPr="004608A9" w:rsidRDefault="00CA12BB" w:rsidP="00241542">
            <w:pPr>
              <w:rPr>
                <w:lang w:val="en-US"/>
              </w:rPr>
            </w:pPr>
            <w:r w:rsidRPr="004608A9"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865D2F" w14:textId="77777777" w:rsidR="007A70D6" w:rsidRPr="00013629" w:rsidRDefault="004249CB" w:rsidP="00241542">
            <w:pPr>
              <w:rPr>
                <w:lang w:val="en-US"/>
              </w:rPr>
            </w:pPr>
            <w:hyperlink r:id="rId12" w:history="1">
              <w:r w:rsidR="00881A21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B1988E" w14:textId="77777777" w:rsidR="007A70D6" w:rsidRPr="00013629" w:rsidRDefault="004249CB" w:rsidP="00241542">
            <w:pPr>
              <w:rPr>
                <w:lang w:val="en-US"/>
              </w:rPr>
            </w:pPr>
            <w:hyperlink r:id="rId13" w:history="1">
              <w:r w:rsidR="00CA12BB" w:rsidRPr="00745DEC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368089" w14:textId="77777777" w:rsidR="007A70D6" w:rsidRPr="008336B9" w:rsidRDefault="00161882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721C51CF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DF9FC2" w14:textId="77777777" w:rsidR="007A70D6" w:rsidRPr="00013629" w:rsidRDefault="00CA12B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0088E0" w14:textId="77777777" w:rsidR="007A70D6" w:rsidRPr="00013629" w:rsidRDefault="00CF52B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8FEA72" w14:textId="77777777" w:rsidR="007A70D6" w:rsidRPr="00013629" w:rsidRDefault="00CA12BB" w:rsidP="00241542">
            <w:pPr>
              <w:rPr>
                <w:lang w:val="en-US"/>
              </w:rPr>
            </w:pPr>
            <w:r>
              <w:rPr>
                <w:lang w:val="en-US"/>
              </w:rPr>
              <w:t>36–</w:t>
            </w:r>
            <w:r w:rsidR="001804A0">
              <w:rPr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21CE8F" w14:textId="77777777" w:rsidR="007A70D6" w:rsidRPr="004608A9" w:rsidRDefault="007A70D6" w:rsidP="00241542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FE38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BD72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E28BDC" w14:textId="77777777" w:rsidR="007A70D6" w:rsidRPr="008336B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91F56F8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7B58B4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06B772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B88A40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42–44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9C7A36" w14:textId="77777777" w:rsidR="007A70D6" w:rsidRPr="00E5736F" w:rsidRDefault="00E5736F" w:rsidP="00241542">
            <w:pPr>
              <w:rPr>
                <w:lang w:val="en-US"/>
              </w:rPr>
            </w:pPr>
            <w:r w:rsidRPr="00E5736F">
              <w:rPr>
                <w:lang w:val="en-US"/>
              </w:rPr>
              <w:t>10/18</w:t>
            </w:r>
            <w:r w:rsidR="00D06682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0955F7" w14:textId="77777777" w:rsidR="007A70D6" w:rsidRPr="00013629" w:rsidRDefault="004249CB" w:rsidP="00241542">
            <w:pPr>
              <w:rPr>
                <w:lang w:val="en-US"/>
              </w:rPr>
            </w:pPr>
            <w:hyperlink r:id="rId14" w:history="1">
              <w:r w:rsidR="00A5690D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3B13B" w14:textId="77777777" w:rsidR="007A70D6" w:rsidRPr="00013629" w:rsidRDefault="004249CB" w:rsidP="00241542">
            <w:pPr>
              <w:rPr>
                <w:lang w:val="en-US"/>
              </w:rPr>
            </w:pPr>
            <w:hyperlink r:id="rId15" w:history="1">
              <w:r w:rsidR="001804A0" w:rsidRPr="00745DE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230FBB" w14:textId="77777777" w:rsidR="007A70D6" w:rsidRPr="008336B9" w:rsidRDefault="00161882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[Scena II]</w:t>
            </w:r>
          </w:p>
        </w:tc>
      </w:tr>
      <w:tr w:rsidR="007A70D6" w:rsidRPr="00013629" w14:paraId="4DBD27A0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58405C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A9E235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5814D2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45–52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23A903" w14:textId="77777777" w:rsidR="007A70D6" w:rsidRPr="00E5736F" w:rsidRDefault="00E5736F" w:rsidP="00241542">
            <w:pPr>
              <w:rPr>
                <w:lang w:val="en-US"/>
              </w:rPr>
            </w:pPr>
            <w:r w:rsidRPr="00E5736F"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17A112" w14:textId="77777777" w:rsidR="007A70D6" w:rsidRPr="00013629" w:rsidRDefault="004249CB" w:rsidP="00241542">
            <w:pPr>
              <w:rPr>
                <w:lang w:val="en-US"/>
              </w:rPr>
            </w:pPr>
            <w:hyperlink r:id="rId16" w:history="1">
              <w:r w:rsidR="00A5690D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8B063B" w14:textId="77777777" w:rsidR="007A70D6" w:rsidRPr="00013629" w:rsidRDefault="004249CB" w:rsidP="00241542">
            <w:pPr>
              <w:rPr>
                <w:lang w:val="en-US"/>
              </w:rPr>
            </w:pPr>
            <w:hyperlink r:id="rId17" w:history="1">
              <w:r w:rsidR="001804A0" w:rsidRPr="00745DEC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7AE557" w14:textId="77777777" w:rsidR="007A70D6" w:rsidRPr="008336B9" w:rsidRDefault="00161882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6A22DF58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A609FA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D9A864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DE5D0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53–56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061C1A" w14:textId="77777777" w:rsidR="007A70D6" w:rsidRPr="00E5736F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70EC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2D1F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0FCC71" w14:textId="77777777" w:rsidR="007A70D6" w:rsidRPr="008336B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8336B9" w14:paraId="4386AAC7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DF1A12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1E6539">
              <w:rPr>
                <w:lang w:val="en-US"/>
              </w:rPr>
              <w:t xml:space="preserve"> [2]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F7FBFB" w14:textId="77777777" w:rsidR="007A70D6" w:rsidRPr="00013629" w:rsidRDefault="00E5736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8AA50D" w14:textId="77777777" w:rsidR="007A70D6" w:rsidRPr="00013629" w:rsidRDefault="001804A0" w:rsidP="00241542">
            <w:pPr>
              <w:rPr>
                <w:lang w:val="en-US"/>
              </w:rPr>
            </w:pPr>
            <w:r>
              <w:rPr>
                <w:lang w:val="en-US"/>
              </w:rPr>
              <w:t>57–</w:t>
            </w:r>
            <w:r w:rsidR="00E5736F">
              <w:rPr>
                <w:lang w:val="en-US"/>
              </w:rPr>
              <w:t>59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EAA788" w14:textId="77777777" w:rsidR="007A70D6" w:rsidRPr="00E5736F" w:rsidRDefault="00E5736F" w:rsidP="00241542">
            <w:pPr>
              <w:rPr>
                <w:lang w:val="en-US"/>
              </w:rPr>
            </w:pPr>
            <w:r w:rsidRPr="00E5736F">
              <w:rPr>
                <w:lang w:val="en-US"/>
              </w:rPr>
              <w:t>10/18</w:t>
            </w:r>
            <w:r w:rsidR="00D06682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29F502" w14:textId="77777777" w:rsidR="007A70D6" w:rsidRPr="00013629" w:rsidRDefault="004249CB" w:rsidP="00241542">
            <w:pPr>
              <w:rPr>
                <w:lang w:val="en-US"/>
              </w:rPr>
            </w:pPr>
            <w:hyperlink r:id="rId18" w:history="1">
              <w:r w:rsidR="00A5690D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A91714" w14:textId="77777777" w:rsidR="007A70D6" w:rsidRPr="00013629" w:rsidRDefault="004249CB" w:rsidP="00241542">
            <w:pPr>
              <w:rPr>
                <w:lang w:val="en-US"/>
              </w:rPr>
            </w:pPr>
            <w:hyperlink r:id="rId19" w:history="1">
              <w:r w:rsidR="001804A0" w:rsidRPr="00745DE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E753CD" w14:textId="77777777" w:rsidR="007A70D6" w:rsidRPr="008336B9" w:rsidRDefault="00161882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f. 59’: Scena III</w:t>
            </w:r>
          </w:p>
        </w:tc>
      </w:tr>
      <w:tr w:rsidR="00E5736F" w:rsidRPr="00013629" w14:paraId="388AAB1C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525CD3" w14:textId="77777777" w:rsidR="00E5736F" w:rsidRDefault="00E5736F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BFDDE7" w14:textId="77777777" w:rsidR="00E5736F" w:rsidRDefault="00E5736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B092D3" w14:textId="77777777" w:rsidR="00E5736F" w:rsidRDefault="00E5736F" w:rsidP="00241542">
            <w:pPr>
              <w:rPr>
                <w:lang w:val="en-US"/>
              </w:rPr>
            </w:pPr>
            <w:r>
              <w:rPr>
                <w:lang w:val="en-US"/>
              </w:rPr>
              <w:t>60–61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FD936D" w14:textId="77777777" w:rsidR="00E5736F" w:rsidRPr="00E5736F" w:rsidRDefault="00E5736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0D9038" w14:textId="77777777" w:rsidR="00E5736F" w:rsidRPr="00013629" w:rsidRDefault="00E5736F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628317" w14:textId="77777777" w:rsidR="00E5736F" w:rsidRDefault="00E5736F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4C05E4" w14:textId="77777777" w:rsidR="00E5736F" w:rsidRPr="008336B9" w:rsidRDefault="00161882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Scena IV</w:t>
            </w:r>
          </w:p>
        </w:tc>
      </w:tr>
      <w:tr w:rsidR="001E6539" w:rsidRPr="00013629" w14:paraId="10F88FCE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D31C40" w14:textId="77777777" w:rsidR="001E6539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5736F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EF9D3D" w14:textId="77777777" w:rsidR="001E6539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700CC5" w14:textId="77777777" w:rsidR="001E6539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62–69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A6B2B8" w14:textId="77777777" w:rsidR="001E6539" w:rsidRPr="00E5736F" w:rsidRDefault="00E5736F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22E575" w14:textId="77777777" w:rsidR="001E6539" w:rsidRPr="00013629" w:rsidRDefault="004249CB" w:rsidP="00241542">
            <w:pPr>
              <w:rPr>
                <w:lang w:val="en-US"/>
              </w:rPr>
            </w:pPr>
            <w:hyperlink r:id="rId20" w:history="1">
              <w:r w:rsidR="00A5690D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C97E37" w14:textId="77777777" w:rsidR="001E6539" w:rsidRPr="00013629" w:rsidRDefault="004249CB" w:rsidP="00241542">
            <w:pPr>
              <w:rPr>
                <w:lang w:val="en-US"/>
              </w:rPr>
            </w:pPr>
            <w:hyperlink r:id="rId21" w:history="1">
              <w:r w:rsidR="001E6539" w:rsidRPr="00745DEC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FBCD1D" w14:textId="77777777" w:rsidR="001E6539" w:rsidRPr="008336B9" w:rsidRDefault="00161882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Aria</w:t>
            </w:r>
          </w:p>
        </w:tc>
      </w:tr>
      <w:tr w:rsidR="00443FA8" w:rsidRPr="00013629" w14:paraId="3DB28CEE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B18325" w14:textId="77777777" w:rsidR="00443FA8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5736F"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00DA7C" w14:textId="77777777" w:rsidR="00443FA8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CAC227" w14:textId="77777777" w:rsidR="00443FA8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873CCA" w14:textId="77777777" w:rsidR="00443FA8" w:rsidRPr="00E5736F" w:rsidRDefault="00D06682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33FD80" w14:textId="77777777" w:rsidR="00443FA8" w:rsidRPr="00013629" w:rsidRDefault="004249CB" w:rsidP="00241542">
            <w:pPr>
              <w:rPr>
                <w:lang w:val="en-US"/>
              </w:rPr>
            </w:pPr>
            <w:hyperlink r:id="rId22" w:history="1">
              <w:r w:rsidR="00A5690D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911BD2" w14:textId="77777777" w:rsidR="00443FA8" w:rsidRPr="00013629" w:rsidRDefault="004249CB" w:rsidP="00241542">
            <w:pPr>
              <w:rPr>
                <w:lang w:val="en-US"/>
              </w:rPr>
            </w:pPr>
            <w:hyperlink r:id="rId23" w:history="1">
              <w:r w:rsidR="001E6539" w:rsidRPr="00745DE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53F19" w14:textId="77777777" w:rsidR="00443FA8" w:rsidRPr="008336B9" w:rsidRDefault="002C66A1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Recitative</w:t>
            </w:r>
          </w:p>
        </w:tc>
      </w:tr>
      <w:tr w:rsidR="00443FA8" w:rsidRPr="00013629" w14:paraId="174597F5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D5610E" w14:textId="77777777" w:rsidR="00443FA8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5736F"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F8FA59" w14:textId="77777777" w:rsidR="00443FA8" w:rsidRPr="00013629" w:rsidRDefault="00C057A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A9253D" w14:textId="77777777" w:rsidR="00443FA8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71–80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066722" w14:textId="77777777" w:rsidR="00443FA8" w:rsidRPr="00E5736F" w:rsidRDefault="00D06682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AF5240" w14:textId="77777777" w:rsidR="00443FA8" w:rsidRPr="00013629" w:rsidRDefault="004249CB" w:rsidP="00241542">
            <w:pPr>
              <w:rPr>
                <w:lang w:val="en-US"/>
              </w:rPr>
            </w:pPr>
            <w:hyperlink r:id="rId24" w:history="1">
              <w:r w:rsidR="00A5690D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F3455B" w14:textId="77777777" w:rsidR="00443FA8" w:rsidRPr="00013629" w:rsidRDefault="004249CB" w:rsidP="00241542">
            <w:pPr>
              <w:rPr>
                <w:lang w:val="en-US"/>
              </w:rPr>
            </w:pPr>
            <w:hyperlink r:id="rId25" w:history="1">
              <w:r w:rsidR="00443FA8" w:rsidRPr="00745DE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B8814F" w14:textId="77777777" w:rsidR="00443FA8" w:rsidRPr="008336B9" w:rsidRDefault="002C66A1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Aria</w:t>
            </w:r>
          </w:p>
        </w:tc>
      </w:tr>
      <w:tr w:rsidR="00443FA8" w:rsidRPr="00013629" w14:paraId="659FFE1C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E346D4" w14:textId="77777777" w:rsidR="00443FA8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E5736F"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210F08" w14:textId="77777777" w:rsidR="00443FA8" w:rsidRPr="00013629" w:rsidRDefault="00443FA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4A5B7C" w14:textId="77777777" w:rsidR="00443FA8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81–90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A452A8" w14:textId="77777777" w:rsidR="00443FA8" w:rsidRPr="00E5736F" w:rsidRDefault="00443FA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03A9C3" w14:textId="77777777" w:rsidR="00443FA8" w:rsidRPr="00013629" w:rsidRDefault="00443FA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945031" w14:textId="77777777" w:rsidR="00443FA8" w:rsidRPr="00013629" w:rsidRDefault="00443FA8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D54409" w14:textId="77777777" w:rsidR="00443FA8" w:rsidRPr="008336B9" w:rsidRDefault="00443FA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6682" w:rsidRPr="00013629" w14:paraId="2B9D5B6A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E46724" w14:textId="77777777" w:rsidR="00D06682" w:rsidRDefault="00D06682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55AA4A" w14:textId="77777777" w:rsidR="00D06682" w:rsidRDefault="00D0668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72CD65" w14:textId="77777777" w:rsidR="00D06682" w:rsidRDefault="00D06682" w:rsidP="00241542">
            <w:pPr>
              <w:rPr>
                <w:lang w:val="en-US"/>
              </w:rPr>
            </w:pPr>
            <w:r>
              <w:rPr>
                <w:lang w:val="en-US"/>
              </w:rPr>
              <w:t>91–92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3E86D6" w14:textId="77777777" w:rsidR="00D06682" w:rsidRPr="00E5736F" w:rsidRDefault="00D06682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C7B65A" w14:textId="77777777" w:rsidR="00D06682" w:rsidRPr="00013629" w:rsidRDefault="00D06682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AB8936" w14:textId="77777777" w:rsidR="00D06682" w:rsidRDefault="00D06682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BBD9BF" w14:textId="77777777" w:rsidR="00D06682" w:rsidRPr="008336B9" w:rsidRDefault="00D06682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75ADA01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C8C20E" w14:textId="77777777" w:rsidR="007A70D6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06682"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C9770B" w14:textId="77777777" w:rsidR="007A70D6" w:rsidRPr="00013629" w:rsidRDefault="00D0668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E8A04F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D06682">
              <w:rPr>
                <w:lang w:val="en-US"/>
              </w:rPr>
              <w:t>3</w:t>
            </w:r>
            <w:r>
              <w:rPr>
                <w:lang w:val="en-US"/>
              </w:rPr>
              <w:t>–94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5AE331" w14:textId="77777777" w:rsidR="007A70D6" w:rsidRPr="00E5736F" w:rsidRDefault="00D06682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CACF99" w14:textId="77777777" w:rsidR="007A70D6" w:rsidRPr="00013629" w:rsidRDefault="004249CB" w:rsidP="00241542">
            <w:pPr>
              <w:rPr>
                <w:lang w:val="en-US"/>
              </w:rPr>
            </w:pPr>
            <w:hyperlink r:id="rId26" w:history="1">
              <w:r w:rsidR="00A2708D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8B2A14" w14:textId="77777777" w:rsidR="007A70D6" w:rsidRPr="00013629" w:rsidRDefault="004249CB" w:rsidP="00241542">
            <w:pPr>
              <w:rPr>
                <w:lang w:val="en-US"/>
              </w:rPr>
            </w:pPr>
            <w:hyperlink r:id="rId27" w:history="1">
              <w:r w:rsidR="001E6539" w:rsidRPr="00745DE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DA00BA" w14:textId="77777777" w:rsidR="002C66A1" w:rsidRPr="008336B9" w:rsidRDefault="002C66A1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Recitative</w:t>
            </w:r>
          </w:p>
        </w:tc>
      </w:tr>
      <w:tr w:rsidR="007A70D6" w:rsidRPr="008336B9" w14:paraId="145377AD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6A361A" w14:textId="77777777" w:rsidR="007A70D6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06682">
              <w:rPr>
                <w:lang w:val="en-US"/>
              </w:rPr>
              <w:t>9</w:t>
            </w:r>
            <w:r>
              <w:rPr>
                <w:lang w:val="en-US"/>
              </w:rPr>
              <w:t xml:space="preserve"> </w:t>
            </w:r>
            <w:r w:rsidR="00443FA8">
              <w:rPr>
                <w:lang w:val="en-US"/>
              </w:rPr>
              <w:t>[3]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AA3FD7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5FDE04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95–96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D52129" w14:textId="77777777" w:rsidR="007A70D6" w:rsidRPr="00E5736F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65F6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A836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37375B" w14:textId="77777777" w:rsidR="002C66A1" w:rsidRPr="008336B9" w:rsidRDefault="002C66A1" w:rsidP="008336B9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f. 95’:</w:t>
            </w:r>
            <w:r w:rsidR="008336B9">
              <w:rPr>
                <w:sz w:val="20"/>
                <w:szCs w:val="20"/>
                <w:lang w:val="en-US"/>
              </w:rPr>
              <w:t xml:space="preserve"> </w:t>
            </w:r>
            <w:r w:rsidRPr="008336B9">
              <w:rPr>
                <w:sz w:val="20"/>
                <w:szCs w:val="20"/>
                <w:lang w:val="en-US"/>
              </w:rPr>
              <w:t>Scena V</w:t>
            </w:r>
          </w:p>
        </w:tc>
      </w:tr>
      <w:tr w:rsidR="007A70D6" w:rsidRPr="00013629" w14:paraId="2203871D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22E49D" w14:textId="77777777" w:rsidR="007A70D6" w:rsidRPr="00013629" w:rsidRDefault="00D06682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A940CA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27527D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94355D" w14:textId="77777777" w:rsidR="007A70D6" w:rsidRPr="00E5736F" w:rsidRDefault="00502A04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D01439" w14:textId="77777777" w:rsidR="007A70D6" w:rsidRPr="00013629" w:rsidRDefault="004249CB" w:rsidP="00241542">
            <w:pPr>
              <w:rPr>
                <w:lang w:val="en-US"/>
              </w:rPr>
            </w:pPr>
            <w:hyperlink r:id="rId28" w:history="1">
              <w:r w:rsidR="00A2708D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A47440" w14:textId="77777777" w:rsidR="007A70D6" w:rsidRPr="00013629" w:rsidRDefault="004249CB" w:rsidP="00241542">
            <w:pPr>
              <w:rPr>
                <w:lang w:val="en-US"/>
              </w:rPr>
            </w:pPr>
            <w:hyperlink r:id="rId29" w:history="1">
              <w:r w:rsidR="00443FA8" w:rsidRPr="00745DE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0C6ECD" w14:textId="77777777" w:rsidR="002C66A1" w:rsidRPr="008336B9" w:rsidRDefault="002C66A1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23AEE4E1" w14:textId="77777777" w:rsidTr="004249CB">
        <w:tc>
          <w:tcPr>
            <w:tcW w:w="1261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6338CD" w14:textId="77777777" w:rsidR="007A70D6" w:rsidRPr="00013629" w:rsidRDefault="00E5736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06682"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870571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E861FF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105–110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0431FB" w14:textId="77777777" w:rsidR="007A70D6" w:rsidRPr="00E5736F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FE22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CA5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F11492" w14:textId="77777777" w:rsidR="007A70D6" w:rsidRPr="008336B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8336B9" w14:paraId="5B746C15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8F5C4A" w14:textId="77777777" w:rsidR="007A70D6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06682"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D4407A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BA47A2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111–114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5AFE5A" w14:textId="77777777" w:rsidR="007A70D6" w:rsidRPr="00E5736F" w:rsidRDefault="00502A04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DC76C6" w14:textId="77777777" w:rsidR="007A70D6" w:rsidRPr="00013629" w:rsidRDefault="004249CB" w:rsidP="00241542">
            <w:pPr>
              <w:rPr>
                <w:lang w:val="en-US"/>
              </w:rPr>
            </w:pPr>
            <w:hyperlink r:id="rId30" w:history="1">
              <w:r w:rsidR="00A2708D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C5469F" w14:textId="77777777" w:rsidR="007A70D6" w:rsidRPr="00013629" w:rsidRDefault="004249CB" w:rsidP="00241542">
            <w:pPr>
              <w:rPr>
                <w:lang w:val="en-US"/>
              </w:rPr>
            </w:pPr>
            <w:hyperlink r:id="rId31" w:history="1">
              <w:r w:rsidR="00443FA8" w:rsidRPr="00745DE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33208D" w14:textId="77777777" w:rsidR="002C66A1" w:rsidRPr="008336B9" w:rsidRDefault="002C66A1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Scena VI</w:t>
            </w:r>
            <w:r w:rsidR="008336B9">
              <w:rPr>
                <w:sz w:val="20"/>
                <w:szCs w:val="20"/>
                <w:lang w:val="en-US"/>
              </w:rPr>
              <w:t>–</w:t>
            </w:r>
            <w:r w:rsidRPr="008336B9">
              <w:rPr>
                <w:sz w:val="20"/>
                <w:szCs w:val="20"/>
                <w:lang w:val="en-US"/>
              </w:rPr>
              <w:t>VIII</w:t>
            </w:r>
          </w:p>
        </w:tc>
      </w:tr>
      <w:tr w:rsidR="007A70D6" w:rsidRPr="00013629" w14:paraId="1C2165AB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633794" w14:textId="77777777" w:rsidR="007A70D6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06682"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57D9FF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52CC13" w14:textId="77777777" w:rsidR="007A70D6" w:rsidRPr="00013629" w:rsidRDefault="008A3C87" w:rsidP="00241542">
            <w:pPr>
              <w:rPr>
                <w:lang w:val="en-US"/>
              </w:rPr>
            </w:pPr>
            <w:r>
              <w:rPr>
                <w:lang w:val="en-US"/>
              </w:rPr>
              <w:t>115–</w:t>
            </w:r>
            <w:r w:rsidR="00443FA8">
              <w:rPr>
                <w:lang w:val="en-US"/>
              </w:rPr>
              <w:t>124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6BD6D6" w14:textId="77777777" w:rsidR="007A70D6" w:rsidRPr="00E5736F" w:rsidRDefault="00502A04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1D92BA" w14:textId="77777777" w:rsidR="007A70D6" w:rsidRPr="00013629" w:rsidRDefault="004249CB" w:rsidP="00241542">
            <w:pPr>
              <w:rPr>
                <w:lang w:val="en-US"/>
              </w:rPr>
            </w:pPr>
            <w:hyperlink r:id="rId32" w:history="1">
              <w:r w:rsidR="00A2708D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92D23F" w14:textId="77777777" w:rsidR="007A70D6" w:rsidRPr="00013629" w:rsidRDefault="004249CB" w:rsidP="00241542">
            <w:pPr>
              <w:rPr>
                <w:lang w:val="en-US"/>
              </w:rPr>
            </w:pPr>
            <w:hyperlink r:id="rId33" w:history="1">
              <w:r w:rsidR="008A3C87" w:rsidRPr="00745DE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988B35" w14:textId="77777777" w:rsidR="007A70D6" w:rsidRPr="008336B9" w:rsidRDefault="002C66A1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6560F31E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461CCC" w14:textId="77777777" w:rsidR="007A70D6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06682"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CBA97B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31B8B0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125–132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870C16" w14:textId="77777777" w:rsidR="007A70D6" w:rsidRPr="00E5736F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E75A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92FD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113D14" w14:textId="77777777" w:rsidR="007A70D6" w:rsidRPr="008336B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1A357D8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5BB158" w14:textId="77777777" w:rsidR="007A70D6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06682"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AF68F0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59B594" w14:textId="77777777" w:rsidR="007A70D6" w:rsidRPr="00013629" w:rsidRDefault="00443FA8" w:rsidP="00241542">
            <w:pPr>
              <w:rPr>
                <w:lang w:val="en-US"/>
              </w:rPr>
            </w:pPr>
            <w:r>
              <w:rPr>
                <w:lang w:val="en-US"/>
              </w:rPr>
              <w:t>133–134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97A1F2" w14:textId="77777777" w:rsidR="007A70D6" w:rsidRPr="00E5736F" w:rsidRDefault="00502A04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2C76B7" w14:textId="77777777" w:rsidR="007A70D6" w:rsidRPr="00013629" w:rsidRDefault="004249CB" w:rsidP="00241542">
            <w:pPr>
              <w:rPr>
                <w:lang w:val="en-US"/>
              </w:rPr>
            </w:pPr>
            <w:hyperlink r:id="rId34" w:history="1">
              <w:r w:rsidR="00A2708D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D30DFD" w14:textId="77777777" w:rsidR="007A70D6" w:rsidRPr="00013629" w:rsidRDefault="004249CB" w:rsidP="00241542">
            <w:pPr>
              <w:rPr>
                <w:lang w:val="en-US"/>
              </w:rPr>
            </w:pPr>
            <w:hyperlink r:id="rId35" w:history="1">
              <w:r w:rsidR="008A3C87" w:rsidRPr="00745DE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CC9600" w14:textId="77777777" w:rsidR="007A70D6" w:rsidRPr="008336B9" w:rsidRDefault="002C66A1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Recitative</w:t>
            </w:r>
          </w:p>
        </w:tc>
      </w:tr>
      <w:tr w:rsidR="008336B9" w:rsidRPr="00013629" w14:paraId="3A7914C9" w14:textId="77777777" w:rsidTr="004249C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6DA4C6" w14:textId="77777777" w:rsidR="008336B9" w:rsidRPr="0001362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26 [4]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573FAE" w14:textId="77777777" w:rsidR="008336B9" w:rsidRPr="0001362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B91895">
              <w:rPr>
                <w:lang w:val="en-US"/>
              </w:rPr>
              <w:t xml:space="preserve"> </w:t>
            </w:r>
            <w:r w:rsidR="00B91895" w:rsidRPr="00B91895">
              <w:rPr>
                <w:sz w:val="20"/>
                <w:szCs w:val="20"/>
                <w:lang w:val="en-US"/>
              </w:rPr>
              <w:t>(4+8)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32F669" w14:textId="77777777" w:rsidR="008336B9" w:rsidRPr="0001362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135–136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241241" w14:textId="77777777" w:rsidR="008336B9" w:rsidRPr="00E5736F" w:rsidRDefault="008336B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DD280B" w14:textId="77777777" w:rsidR="008336B9" w:rsidRPr="00013629" w:rsidRDefault="008336B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6256E" w14:textId="77777777" w:rsidR="008336B9" w:rsidRPr="00502A04" w:rsidRDefault="008336B9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E6DB55" w14:textId="77777777" w:rsidR="008336B9" w:rsidRPr="008336B9" w:rsidRDefault="008336B9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336B9" w:rsidRPr="00502A04" w14:paraId="52502F09" w14:textId="77777777" w:rsidTr="004249C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1F32BE" w14:textId="77777777" w:rsidR="008336B9" w:rsidRPr="00502A04" w:rsidRDefault="008336B9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EA870E" w14:textId="77777777" w:rsidR="008336B9" w:rsidRPr="00502A04" w:rsidRDefault="008336B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4BEA5E" w14:textId="77777777" w:rsidR="008336B9" w:rsidRPr="00502A04" w:rsidRDefault="008336B9" w:rsidP="00241542">
            <w:pPr>
              <w:rPr>
                <w:lang w:val="en-US"/>
              </w:rPr>
            </w:pPr>
            <w:r w:rsidRPr="00502A04">
              <w:rPr>
                <w:lang w:val="en-US"/>
              </w:rPr>
              <w:t>137–14</w:t>
            </w: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6B0087" w14:textId="77777777" w:rsidR="008336B9" w:rsidRPr="00502A04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FFEF91" w14:textId="77777777" w:rsidR="008336B9" w:rsidRPr="00502A04" w:rsidRDefault="004249CB" w:rsidP="00241542">
            <w:pPr>
              <w:rPr>
                <w:lang w:val="en-US"/>
              </w:rPr>
            </w:pPr>
            <w:hyperlink r:id="rId36" w:history="1">
              <w:r w:rsidR="008336B9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96742D" w14:textId="77777777" w:rsidR="008336B9" w:rsidRPr="00502A04" w:rsidRDefault="004249CB" w:rsidP="00241542">
            <w:pPr>
              <w:rPr>
                <w:lang w:val="en-US"/>
              </w:rPr>
            </w:pPr>
            <w:hyperlink r:id="rId37" w:history="1">
              <w:r w:rsidR="008336B9" w:rsidRPr="00745DE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F3CEC6" w14:textId="77777777" w:rsidR="008336B9" w:rsidRPr="008336B9" w:rsidRDefault="008336B9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Duetto</w:t>
            </w:r>
          </w:p>
        </w:tc>
      </w:tr>
      <w:tr w:rsidR="008336B9" w:rsidRPr="00502A04" w14:paraId="787CA562" w14:textId="77777777" w:rsidTr="004249C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295372" w14:textId="77777777" w:rsidR="008336B9" w:rsidRPr="00502A04" w:rsidRDefault="008336B9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731AD2" w14:textId="77777777" w:rsidR="008336B9" w:rsidRPr="00502A04" w:rsidRDefault="008336B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D8E565" w14:textId="77777777" w:rsidR="008336B9" w:rsidRPr="00502A04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145–146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E53E51" w14:textId="77777777" w:rsidR="008336B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946F1C" w14:textId="77777777" w:rsidR="008336B9" w:rsidRPr="00502A04" w:rsidRDefault="004249CB" w:rsidP="00241542">
            <w:pPr>
              <w:rPr>
                <w:lang w:val="en-US"/>
              </w:rPr>
            </w:pPr>
            <w:hyperlink r:id="rId38" w:history="1">
              <w:r w:rsidR="008336B9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775C2B" w14:textId="77777777" w:rsidR="008336B9" w:rsidRPr="00502A04" w:rsidRDefault="008336B9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178CAD" w14:textId="77777777" w:rsidR="008336B9" w:rsidRPr="008336B9" w:rsidRDefault="008336B9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01B6625" w14:textId="77777777" w:rsidTr="004249C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E186F4" w14:textId="77777777" w:rsidR="007A70D6" w:rsidRPr="00013629" w:rsidRDefault="001E653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06682"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031D46" w14:textId="77777777" w:rsidR="007A70D6" w:rsidRPr="00013629" w:rsidRDefault="008A3C8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86F014" w14:textId="77777777" w:rsidR="007A70D6" w:rsidRPr="00013629" w:rsidRDefault="008A3C87" w:rsidP="00241542">
            <w:pPr>
              <w:rPr>
                <w:lang w:val="en-US"/>
              </w:rPr>
            </w:pPr>
            <w:r>
              <w:rPr>
                <w:lang w:val="en-US"/>
              </w:rPr>
              <w:t>147–150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B50D74" w14:textId="77777777" w:rsidR="007A70D6" w:rsidRPr="00E5736F" w:rsidRDefault="004B271A" w:rsidP="004B271A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D1DAFA" w14:textId="77777777" w:rsidR="007A70D6" w:rsidRPr="00013629" w:rsidRDefault="004249CB" w:rsidP="00241542">
            <w:pPr>
              <w:rPr>
                <w:lang w:val="en-US"/>
              </w:rPr>
            </w:pPr>
            <w:hyperlink r:id="rId39" w:history="1">
              <w:r w:rsidR="004C7936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CA9F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5EACE3" w14:textId="77777777" w:rsidR="007A70D6" w:rsidRPr="008336B9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336B9" w:rsidRPr="00013629" w14:paraId="3B3AC73F" w14:textId="77777777" w:rsidTr="004249CB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A5F93" w14:textId="77777777" w:rsidR="008336B9" w:rsidRPr="0001362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28 [5]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164D8" w14:textId="77777777" w:rsidR="008336B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14:paraId="74A66F28" w14:textId="77777777" w:rsidR="00B91895" w:rsidRPr="00B91895" w:rsidRDefault="00B91895" w:rsidP="00241542">
            <w:pPr>
              <w:rPr>
                <w:sz w:val="20"/>
                <w:szCs w:val="20"/>
                <w:lang w:val="en-US"/>
              </w:rPr>
            </w:pPr>
            <w:r w:rsidRPr="00B91895">
              <w:rPr>
                <w:sz w:val="20"/>
                <w:szCs w:val="20"/>
                <w:lang w:val="en-US"/>
              </w:rPr>
              <w:t>(4+4)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0356AE" w14:textId="77777777" w:rsidR="008336B9" w:rsidRPr="0001362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151–152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12283" w14:textId="77777777" w:rsidR="008336B9" w:rsidRPr="00E5736F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35B224" w14:textId="77777777" w:rsidR="008336B9" w:rsidRPr="00013629" w:rsidRDefault="004249CB" w:rsidP="00241542">
            <w:pPr>
              <w:rPr>
                <w:lang w:val="en-US"/>
              </w:rPr>
            </w:pPr>
            <w:hyperlink r:id="rId40" w:history="1">
              <w:r w:rsidR="008336B9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FCB8B" w14:textId="77777777" w:rsidR="008336B9" w:rsidRPr="00013629" w:rsidRDefault="004249CB" w:rsidP="00241542">
            <w:pPr>
              <w:rPr>
                <w:lang w:val="en-US"/>
              </w:rPr>
            </w:pPr>
            <w:hyperlink r:id="rId41" w:history="1">
              <w:r w:rsidR="008336B9" w:rsidRPr="00745DEC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3083BE" w14:textId="77777777" w:rsidR="008336B9" w:rsidRPr="008336B9" w:rsidRDefault="008336B9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Recitative</w:t>
            </w:r>
          </w:p>
        </w:tc>
      </w:tr>
      <w:tr w:rsidR="008336B9" w:rsidRPr="00013629" w14:paraId="7C9899D0" w14:textId="77777777" w:rsidTr="004249C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FA90B4" w14:textId="77777777" w:rsidR="008336B9" w:rsidRDefault="008336B9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8E3AE9" w14:textId="77777777" w:rsidR="008336B9" w:rsidRDefault="008336B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76B73D" w14:textId="77777777" w:rsidR="008336B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153–156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607AA6" w14:textId="77777777" w:rsidR="008336B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4E03D3" w14:textId="77777777" w:rsidR="008336B9" w:rsidRPr="00013629" w:rsidRDefault="004249CB" w:rsidP="00241542">
            <w:pPr>
              <w:rPr>
                <w:lang w:val="en-US"/>
              </w:rPr>
            </w:pPr>
            <w:hyperlink r:id="rId42" w:history="1">
              <w:r w:rsidR="008336B9" w:rsidRPr="00745DEC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F5A778" w14:textId="77777777" w:rsidR="008336B9" w:rsidRDefault="004249CB" w:rsidP="00241542">
            <w:pPr>
              <w:rPr>
                <w:lang w:val="en-US"/>
              </w:rPr>
            </w:pPr>
            <w:hyperlink r:id="rId43" w:history="1">
              <w:r w:rsidR="008336B9" w:rsidRPr="00745DE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267D10" w14:textId="77777777" w:rsidR="008336B9" w:rsidRPr="008336B9" w:rsidRDefault="008336B9" w:rsidP="00241542">
            <w:pPr>
              <w:rPr>
                <w:sz w:val="20"/>
                <w:szCs w:val="20"/>
                <w:lang w:val="en-US"/>
              </w:rPr>
            </w:pPr>
            <w:r w:rsidRPr="008336B9">
              <w:rPr>
                <w:sz w:val="20"/>
                <w:szCs w:val="20"/>
                <w:lang w:val="en-US"/>
              </w:rPr>
              <w:t>Coro</w:t>
            </w:r>
          </w:p>
        </w:tc>
      </w:tr>
      <w:tr w:rsidR="008336B9" w:rsidRPr="00013629" w14:paraId="1B8F017C" w14:textId="77777777" w:rsidTr="004249CB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51B9F3" w14:textId="77777777" w:rsidR="008336B9" w:rsidRDefault="008336B9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575CA5" w14:textId="77777777" w:rsidR="008336B9" w:rsidRDefault="008336B9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89F6B7" w14:textId="77777777" w:rsidR="008336B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157–158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CA9CFA" w14:textId="77777777" w:rsidR="008336B9" w:rsidRDefault="008336B9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F4FC22" w14:textId="77777777" w:rsidR="008336B9" w:rsidRPr="00013629" w:rsidRDefault="004249CB" w:rsidP="00241542">
            <w:pPr>
              <w:rPr>
                <w:lang w:val="en-US"/>
              </w:rPr>
            </w:pPr>
            <w:hyperlink r:id="rId44" w:history="1">
              <w:r w:rsidR="008336B9" w:rsidRPr="00745DEC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7991F8" w14:textId="77777777" w:rsidR="008336B9" w:rsidRDefault="008336B9" w:rsidP="00241542">
            <w:pPr>
              <w:rPr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E1CD55" w14:textId="77777777" w:rsidR="008336B9" w:rsidRPr="008336B9" w:rsidRDefault="008336B9" w:rsidP="00241542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5838B016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FD0EF8">
      <w:footerReference w:type="default" r:id="rId45"/>
      <w:pgSz w:w="11906" w:h="16838" w:code="9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D6FF1" w14:textId="77777777" w:rsidR="00A20B49" w:rsidRDefault="00A20B49" w:rsidP="005A5E61">
      <w:r>
        <w:separator/>
      </w:r>
    </w:p>
  </w:endnote>
  <w:endnote w:type="continuationSeparator" w:id="0">
    <w:p w14:paraId="1B2132C7" w14:textId="77777777" w:rsidR="00A20B49" w:rsidRDefault="00A20B4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A1F3" w14:textId="4A72CDC2" w:rsidR="00C81597" w:rsidRPr="00503AA4" w:rsidRDefault="00C81597" w:rsidP="00503AA4">
    <w:pPr>
      <w:pStyle w:val="Fuzeile"/>
      <w:jc w:val="right"/>
      <w:rPr>
        <w:sz w:val="20"/>
        <w:szCs w:val="20"/>
      </w:rPr>
    </w:pPr>
    <w:r w:rsidRPr="00503AA4">
      <w:rPr>
        <w:sz w:val="20"/>
        <w:szCs w:val="20"/>
      </w:rPr>
      <w:t xml:space="preserve">Last </w:t>
    </w:r>
    <w:proofErr w:type="spellStart"/>
    <w:r w:rsidRPr="00503AA4">
      <w:rPr>
        <w:sz w:val="20"/>
        <w:szCs w:val="20"/>
      </w:rPr>
      <w:t>change</w:t>
    </w:r>
    <w:proofErr w:type="spellEnd"/>
    <w:r w:rsidRPr="00503AA4">
      <w:rPr>
        <w:sz w:val="20"/>
        <w:szCs w:val="20"/>
      </w:rPr>
      <w:t xml:space="preserve">: </w:t>
    </w:r>
    <w:r w:rsidR="004249CB">
      <w:rPr>
        <w:sz w:val="20"/>
        <w:szCs w:val="20"/>
      </w:rPr>
      <w:t>04</w:t>
    </w:r>
    <w:r w:rsidR="00503AA4" w:rsidRPr="00503AA4">
      <w:rPr>
        <w:sz w:val="20"/>
        <w:szCs w:val="20"/>
      </w:rPr>
      <w:t>/0</w:t>
    </w:r>
    <w:r w:rsidR="004249CB">
      <w:rPr>
        <w:sz w:val="20"/>
        <w:szCs w:val="20"/>
      </w:rPr>
      <w:t>3</w:t>
    </w:r>
    <w:r w:rsidR="00503AA4" w:rsidRPr="00503AA4">
      <w:rPr>
        <w:sz w:val="20"/>
        <w:szCs w:val="20"/>
      </w:rPr>
      <w:t>/202</w:t>
    </w:r>
    <w:r w:rsidR="004249CB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BBFDF" w14:textId="77777777" w:rsidR="00A20B49" w:rsidRDefault="00A20B49" w:rsidP="005A5E61">
      <w:r>
        <w:separator/>
      </w:r>
    </w:p>
  </w:footnote>
  <w:footnote w:type="continuationSeparator" w:id="0">
    <w:p w14:paraId="2C4B928C" w14:textId="77777777" w:rsidR="00A20B49" w:rsidRDefault="00A20B49" w:rsidP="005A5E61">
      <w:r>
        <w:continuationSeparator/>
      </w:r>
    </w:p>
  </w:footnote>
  <w:footnote w:id="1">
    <w:p w14:paraId="6CD014B0" w14:textId="7DE7C096" w:rsidR="009357DE" w:rsidRPr="009357DE" w:rsidRDefault="009357D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357DE">
        <w:rPr>
          <w:lang w:val="en-US"/>
        </w:rPr>
        <w:t xml:space="preserve"> </w:t>
      </w:r>
      <w:r w:rsidR="001E4C40">
        <w:rPr>
          <w:lang w:val="en-US"/>
        </w:rPr>
        <w:t xml:space="preserve">The numbers in square brackets indicate the original numbering of the </w:t>
      </w:r>
      <w:r w:rsidR="004249CB">
        <w:rPr>
          <w:lang w:val="en-US"/>
        </w:rPr>
        <w:t>gathering</w:t>
      </w:r>
      <w:r w:rsidR="001E4C40">
        <w:rPr>
          <w:lang w:val="en-US"/>
        </w:rPr>
        <w:t>s</w:t>
      </w:r>
      <w:r w:rsidR="00745DEC">
        <w:rPr>
          <w:lang w:val="en-US"/>
        </w:rPr>
        <w:t xml:space="preserve"> in the volume</w:t>
      </w:r>
      <w:r w:rsidR="001E4C40">
        <w:rPr>
          <w:lang w:val="en-US"/>
        </w:rPr>
        <w:t>.</w:t>
      </w:r>
    </w:p>
  </w:footnote>
  <w:footnote w:id="2">
    <w:p w14:paraId="05B6966F" w14:textId="42156A43" w:rsidR="00567A71" w:rsidRPr="00567A71" w:rsidRDefault="00567A7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67A71">
        <w:rPr>
          <w:lang w:val="en-US"/>
        </w:rPr>
        <w:t xml:space="preserve"> </w:t>
      </w:r>
      <w:r>
        <w:rPr>
          <w:lang w:val="en-US"/>
        </w:rPr>
        <w:t xml:space="preserve">The following numbers 1–5 indicate the beginning of a new </w:t>
      </w:r>
      <w:r w:rsidR="004249CB">
        <w:rPr>
          <w:lang w:val="en-US"/>
        </w:rPr>
        <w:t>gathering</w:t>
      </w:r>
      <w:r>
        <w:rPr>
          <w:lang w:val="en-US"/>
        </w:rPr>
        <w:t xml:space="preserve"> of P22 (8 or 4 folios)</w:t>
      </w:r>
      <w:r w:rsidR="008241B6">
        <w:rPr>
          <w:lang w:val="en-US"/>
        </w:rPr>
        <w:t xml:space="preserve"> (see notes above).</w:t>
      </w:r>
    </w:p>
  </w:footnote>
  <w:footnote w:id="3">
    <w:p w14:paraId="48B5C26B" w14:textId="637212CB" w:rsidR="00FC4FF6" w:rsidRPr="00FD0EF8" w:rsidRDefault="00FC4FF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D0EF8">
        <w:rPr>
          <w:lang w:val="en-US"/>
        </w:rPr>
        <w:t xml:space="preserve"> F</w:t>
      </w:r>
      <w:del w:id="0" w:author="Constanze Koehn" w:date="2022-07-07T08:09:00Z">
        <w:r w:rsidRPr="00FD0EF8" w:rsidDel="00792A88">
          <w:rPr>
            <w:lang w:val="en-US"/>
          </w:rPr>
          <w:delText>ol</w:delText>
        </w:r>
      </w:del>
      <w:r w:rsidRPr="00FD0EF8">
        <w:rPr>
          <w:lang w:val="en-US"/>
        </w:rPr>
        <w:t>. 23</w:t>
      </w:r>
      <w:ins w:id="1" w:author="Constanze Koehn" w:date="2022-07-07T08:09:00Z">
        <w:r w:rsidR="00792A88">
          <w:rPr>
            <w:lang w:val="en-US"/>
          </w:rPr>
          <w:t>’</w:t>
        </w:r>
      </w:ins>
      <w:del w:id="2" w:author="Constanze Koehn" w:date="2022-07-07T08:09:00Z">
        <w:r w:rsidR="00525628" w:rsidDel="00792A88">
          <w:rPr>
            <w:lang w:val="en-US"/>
          </w:rPr>
          <w:delText>r</w:delText>
        </w:r>
      </w:del>
      <w:r w:rsidRPr="00FD0EF8">
        <w:rPr>
          <w:lang w:val="en-US"/>
        </w:rPr>
        <w:t xml:space="preserve">: </w:t>
      </w:r>
      <w:r w:rsidR="001B248E" w:rsidRPr="00FD0EF8">
        <w:rPr>
          <w:lang w:val="en-US"/>
        </w:rPr>
        <w:t xml:space="preserve">stave-ruled, </w:t>
      </w:r>
      <w:r w:rsidRPr="00FD0EF8">
        <w:rPr>
          <w:lang w:val="en-US"/>
        </w:rPr>
        <w:t>blank page with title “La Corona.”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nstanze Koehn">
    <w15:presenceInfo w15:providerId="Windows Live" w15:userId="2c7bab569dee63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5F26"/>
    <w:rsid w:val="00013629"/>
    <w:rsid w:val="00016E0F"/>
    <w:rsid w:val="00056523"/>
    <w:rsid w:val="00070E62"/>
    <w:rsid w:val="000A1227"/>
    <w:rsid w:val="000D7A84"/>
    <w:rsid w:val="000F1A42"/>
    <w:rsid w:val="00125F8C"/>
    <w:rsid w:val="00134820"/>
    <w:rsid w:val="00161882"/>
    <w:rsid w:val="001804A0"/>
    <w:rsid w:val="001932A8"/>
    <w:rsid w:val="001B1CE7"/>
    <w:rsid w:val="001B22E2"/>
    <w:rsid w:val="001B248E"/>
    <w:rsid w:val="001C72BA"/>
    <w:rsid w:val="001D13A6"/>
    <w:rsid w:val="001E4926"/>
    <w:rsid w:val="001E4AF6"/>
    <w:rsid w:val="001E4C40"/>
    <w:rsid w:val="001E51CD"/>
    <w:rsid w:val="001E6539"/>
    <w:rsid w:val="001F079A"/>
    <w:rsid w:val="00210501"/>
    <w:rsid w:val="0023105B"/>
    <w:rsid w:val="00240127"/>
    <w:rsid w:val="00241542"/>
    <w:rsid w:val="00254F92"/>
    <w:rsid w:val="002914BC"/>
    <w:rsid w:val="002928A8"/>
    <w:rsid w:val="0029478D"/>
    <w:rsid w:val="0029531A"/>
    <w:rsid w:val="002B1DBE"/>
    <w:rsid w:val="002C66A1"/>
    <w:rsid w:val="002D27A0"/>
    <w:rsid w:val="003306AC"/>
    <w:rsid w:val="0033227A"/>
    <w:rsid w:val="00350EF8"/>
    <w:rsid w:val="00352F4D"/>
    <w:rsid w:val="00356973"/>
    <w:rsid w:val="003624C4"/>
    <w:rsid w:val="00381AC2"/>
    <w:rsid w:val="00394D64"/>
    <w:rsid w:val="00396AE3"/>
    <w:rsid w:val="003E3B5C"/>
    <w:rsid w:val="003E466C"/>
    <w:rsid w:val="00415C75"/>
    <w:rsid w:val="004249CB"/>
    <w:rsid w:val="00430AE8"/>
    <w:rsid w:val="00443FA8"/>
    <w:rsid w:val="00444E51"/>
    <w:rsid w:val="0045641E"/>
    <w:rsid w:val="004608A9"/>
    <w:rsid w:val="00464162"/>
    <w:rsid w:val="0047162B"/>
    <w:rsid w:val="004944A1"/>
    <w:rsid w:val="004A35C6"/>
    <w:rsid w:val="004A408A"/>
    <w:rsid w:val="004B271A"/>
    <w:rsid w:val="004C639E"/>
    <w:rsid w:val="004C7936"/>
    <w:rsid w:val="004E57AD"/>
    <w:rsid w:val="004F7F48"/>
    <w:rsid w:val="005006A3"/>
    <w:rsid w:val="00502A04"/>
    <w:rsid w:val="00503AA4"/>
    <w:rsid w:val="00505B4C"/>
    <w:rsid w:val="00525628"/>
    <w:rsid w:val="00540077"/>
    <w:rsid w:val="00550C44"/>
    <w:rsid w:val="00567A71"/>
    <w:rsid w:val="00582F59"/>
    <w:rsid w:val="005A5E61"/>
    <w:rsid w:val="005C4D81"/>
    <w:rsid w:val="005E2427"/>
    <w:rsid w:val="005E4618"/>
    <w:rsid w:val="00600270"/>
    <w:rsid w:val="006155D9"/>
    <w:rsid w:val="00623DAB"/>
    <w:rsid w:val="0062433D"/>
    <w:rsid w:val="00641796"/>
    <w:rsid w:val="00650A75"/>
    <w:rsid w:val="00690F08"/>
    <w:rsid w:val="006C1635"/>
    <w:rsid w:val="006C487E"/>
    <w:rsid w:val="006F22C1"/>
    <w:rsid w:val="00704D79"/>
    <w:rsid w:val="00707237"/>
    <w:rsid w:val="00712200"/>
    <w:rsid w:val="0071656D"/>
    <w:rsid w:val="0072198B"/>
    <w:rsid w:val="00745DEC"/>
    <w:rsid w:val="00764096"/>
    <w:rsid w:val="00792A88"/>
    <w:rsid w:val="007A08F9"/>
    <w:rsid w:val="007A70D6"/>
    <w:rsid w:val="007F68A5"/>
    <w:rsid w:val="008032EE"/>
    <w:rsid w:val="008060EB"/>
    <w:rsid w:val="00810D45"/>
    <w:rsid w:val="008241B6"/>
    <w:rsid w:val="008336B9"/>
    <w:rsid w:val="00843766"/>
    <w:rsid w:val="00845B85"/>
    <w:rsid w:val="008577AE"/>
    <w:rsid w:val="00881A21"/>
    <w:rsid w:val="008A3C87"/>
    <w:rsid w:val="008A6610"/>
    <w:rsid w:val="008B760B"/>
    <w:rsid w:val="008C19BF"/>
    <w:rsid w:val="009357DE"/>
    <w:rsid w:val="00977DB0"/>
    <w:rsid w:val="009B4D3E"/>
    <w:rsid w:val="009E5D1E"/>
    <w:rsid w:val="009F3652"/>
    <w:rsid w:val="00A15E12"/>
    <w:rsid w:val="00A20B49"/>
    <w:rsid w:val="00A2708D"/>
    <w:rsid w:val="00A5166B"/>
    <w:rsid w:val="00A5690D"/>
    <w:rsid w:val="00A7380E"/>
    <w:rsid w:val="00A82624"/>
    <w:rsid w:val="00AA5DD0"/>
    <w:rsid w:val="00AC10C4"/>
    <w:rsid w:val="00AC1DBB"/>
    <w:rsid w:val="00AD648D"/>
    <w:rsid w:val="00B04308"/>
    <w:rsid w:val="00B075A1"/>
    <w:rsid w:val="00B07F1B"/>
    <w:rsid w:val="00B1017C"/>
    <w:rsid w:val="00B14F22"/>
    <w:rsid w:val="00B353B4"/>
    <w:rsid w:val="00B35FD3"/>
    <w:rsid w:val="00B5627F"/>
    <w:rsid w:val="00B65EF3"/>
    <w:rsid w:val="00B66A67"/>
    <w:rsid w:val="00B821B9"/>
    <w:rsid w:val="00B91895"/>
    <w:rsid w:val="00B91CC0"/>
    <w:rsid w:val="00B95861"/>
    <w:rsid w:val="00BB6E4D"/>
    <w:rsid w:val="00C057AE"/>
    <w:rsid w:val="00C565ED"/>
    <w:rsid w:val="00C74AA4"/>
    <w:rsid w:val="00C81597"/>
    <w:rsid w:val="00C85224"/>
    <w:rsid w:val="00CA12BB"/>
    <w:rsid w:val="00CE2D77"/>
    <w:rsid w:val="00CF3872"/>
    <w:rsid w:val="00CF52BA"/>
    <w:rsid w:val="00D059B3"/>
    <w:rsid w:val="00D06682"/>
    <w:rsid w:val="00D61EFC"/>
    <w:rsid w:val="00D63E3B"/>
    <w:rsid w:val="00D86ED7"/>
    <w:rsid w:val="00D90DE3"/>
    <w:rsid w:val="00DC7BD6"/>
    <w:rsid w:val="00DD07D8"/>
    <w:rsid w:val="00DD43C3"/>
    <w:rsid w:val="00DD6843"/>
    <w:rsid w:val="00E231A5"/>
    <w:rsid w:val="00E3471A"/>
    <w:rsid w:val="00E5736F"/>
    <w:rsid w:val="00E574C4"/>
    <w:rsid w:val="00E63DFE"/>
    <w:rsid w:val="00E75629"/>
    <w:rsid w:val="00E9565F"/>
    <w:rsid w:val="00EB0A38"/>
    <w:rsid w:val="00ED4F71"/>
    <w:rsid w:val="00F1678D"/>
    <w:rsid w:val="00F42B51"/>
    <w:rsid w:val="00F527FD"/>
    <w:rsid w:val="00F75306"/>
    <w:rsid w:val="00FA6D4F"/>
    <w:rsid w:val="00FC2B17"/>
    <w:rsid w:val="00FC4FF6"/>
    <w:rsid w:val="00FD0EF8"/>
    <w:rsid w:val="00FD2586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00D7A4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306A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306AC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306A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5DEC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40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408A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408A"/>
    <w:rPr>
      <w:rFonts w:eastAsia="SimSun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40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408A"/>
    <w:rPr>
      <w:rFonts w:eastAsia="SimSun" w:cs="Mangal"/>
      <w:b/>
      <w:bCs/>
      <w:kern w:val="1"/>
      <w:szCs w:val="18"/>
      <w:lang w:eastAsia="hi-IN" w:bidi="hi-IN"/>
    </w:rPr>
  </w:style>
  <w:style w:type="character" w:styleId="BesuchterLink">
    <w:name w:val="FollowedHyperlink"/>
    <w:basedOn w:val="Absatz-Standardschriftart"/>
    <w:uiPriority w:val="99"/>
    <w:semiHidden/>
    <w:unhideWhenUsed/>
    <w:rsid w:val="00C815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9" TargetMode="External"/><Relationship Id="rId13" Type="http://schemas.openxmlformats.org/officeDocument/2006/relationships/hyperlink" Target="https://www.mdw.ac.at/imi/ctmv/kopist.php?kop=WK60G" TargetMode="External"/><Relationship Id="rId18" Type="http://schemas.openxmlformats.org/officeDocument/2006/relationships/hyperlink" Target="https://www.mdw.ac.at/imi/ctmv/ctmv.php?wz=P22" TargetMode="External"/><Relationship Id="rId26" Type="http://schemas.openxmlformats.org/officeDocument/2006/relationships/hyperlink" Target="https://www.mdw.ac.at/imi/ctmv/ctmv.php?wz=P22" TargetMode="External"/><Relationship Id="rId39" Type="http://schemas.openxmlformats.org/officeDocument/2006/relationships/hyperlink" Target="https://www.mdw.ac.at/imi/ctmv/ctmv.php?wz=P8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kopist.php?kop=WK60G" TargetMode="External"/><Relationship Id="rId34" Type="http://schemas.openxmlformats.org/officeDocument/2006/relationships/hyperlink" Target="https://www.mdw.ac.at/imi/ctmv/ctmv.php?wz=P22" TargetMode="External"/><Relationship Id="rId42" Type="http://schemas.openxmlformats.org/officeDocument/2006/relationships/hyperlink" Target="https://www.mdw.ac.at/imi/ctmv/ctmv.php?wz=P89" TargetMode="External"/><Relationship Id="rId47" Type="http://schemas.microsoft.com/office/2011/relationships/people" Target="people.xml"/><Relationship Id="rId7" Type="http://schemas.openxmlformats.org/officeDocument/2006/relationships/hyperlink" Target="http://data.onb.ac.at/rec/AC14269836" TargetMode="External"/><Relationship Id="rId12" Type="http://schemas.openxmlformats.org/officeDocument/2006/relationships/hyperlink" Target="https://www.mdw.ac.at/imi/ctmv/ctmv.php?wz=P89" TargetMode="External"/><Relationship Id="rId17" Type="http://schemas.openxmlformats.org/officeDocument/2006/relationships/hyperlink" Target="https://www.mdw.ac.at/imi/ctmv/kopist.php?kop=WK60G" TargetMode="External"/><Relationship Id="rId25" Type="http://schemas.openxmlformats.org/officeDocument/2006/relationships/hyperlink" Target="https://www.mdw.ac.at/imi/ctmv/kopist.php?kop=WK71P" TargetMode="External"/><Relationship Id="rId33" Type="http://schemas.openxmlformats.org/officeDocument/2006/relationships/hyperlink" Target="https://www.mdw.ac.at/imi/ctmv/kopist.php?kop=WK71P" TargetMode="External"/><Relationship Id="rId38" Type="http://schemas.openxmlformats.org/officeDocument/2006/relationships/hyperlink" Target="https://www.mdw.ac.at/imi/ctmv/ctmv.php?wz=P22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89" TargetMode="External"/><Relationship Id="rId20" Type="http://schemas.openxmlformats.org/officeDocument/2006/relationships/hyperlink" Target="https://www.mdw.ac.at/imi/ctmv/ctmv.php?wz=P89" TargetMode="External"/><Relationship Id="rId29" Type="http://schemas.openxmlformats.org/officeDocument/2006/relationships/hyperlink" Target="https://www.mdw.ac.at/imi/ctmv/kopist.php?kop=WK71P" TargetMode="External"/><Relationship Id="rId41" Type="http://schemas.openxmlformats.org/officeDocument/2006/relationships/hyperlink" Target="https://www.mdw.ac.at/imi/ctmv/kopist.php?kop=WK73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3F" TargetMode="External"/><Relationship Id="rId24" Type="http://schemas.openxmlformats.org/officeDocument/2006/relationships/hyperlink" Target="https://www.mdw.ac.at/imi/ctmv/ctmv.php?wz=P89" TargetMode="External"/><Relationship Id="rId32" Type="http://schemas.openxmlformats.org/officeDocument/2006/relationships/hyperlink" Target="https://www.mdw.ac.at/imi/ctmv/ctmv.php?wz=P89" TargetMode="External"/><Relationship Id="rId37" Type="http://schemas.openxmlformats.org/officeDocument/2006/relationships/hyperlink" Target="https://www.mdw.ac.at/imi/ctmv/kopist.php?kop=WK71P" TargetMode="External"/><Relationship Id="rId40" Type="http://schemas.openxmlformats.org/officeDocument/2006/relationships/hyperlink" Target="https://www.mdw.ac.at/imi/ctmv/ctmv.php?wz=P22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3F" TargetMode="External"/><Relationship Id="rId23" Type="http://schemas.openxmlformats.org/officeDocument/2006/relationships/hyperlink" Target="https://www.mdw.ac.at/imi/ctmv/kopist.php?kop=WK73F" TargetMode="External"/><Relationship Id="rId28" Type="http://schemas.openxmlformats.org/officeDocument/2006/relationships/hyperlink" Target="https://www.mdw.ac.at/imi/ctmv/ctmv.php?wz=P89" TargetMode="External"/><Relationship Id="rId36" Type="http://schemas.openxmlformats.org/officeDocument/2006/relationships/hyperlink" Target="https://www.mdw.ac.at/imi/ctmv/ctmv.php?wz=P89" TargetMode="External"/><Relationship Id="rId10" Type="http://schemas.openxmlformats.org/officeDocument/2006/relationships/hyperlink" Target="https://www.mdw.ac.at/imi/ctmv/ctmv.php?wz=P22" TargetMode="External"/><Relationship Id="rId19" Type="http://schemas.openxmlformats.org/officeDocument/2006/relationships/hyperlink" Target="https://www.mdw.ac.at/imi/ctmv/kopist.php?kop=WK73F" TargetMode="External"/><Relationship Id="rId31" Type="http://schemas.openxmlformats.org/officeDocument/2006/relationships/hyperlink" Target="https://www.mdw.ac.at/imi/ctmv/kopist.php?kop=WK73F" TargetMode="External"/><Relationship Id="rId44" Type="http://schemas.openxmlformats.org/officeDocument/2006/relationships/hyperlink" Target="https://www.mdw.ac.at/imi/ctmv/ctmv.php?wz=P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60G" TargetMode="External"/><Relationship Id="rId14" Type="http://schemas.openxmlformats.org/officeDocument/2006/relationships/hyperlink" Target="https://www.mdw.ac.at/imi/ctmv/ctmv.php?wz=P22" TargetMode="External"/><Relationship Id="rId22" Type="http://schemas.openxmlformats.org/officeDocument/2006/relationships/hyperlink" Target="https://www.mdw.ac.at/imi/ctmv/ctmv.php?wz=P22" TargetMode="External"/><Relationship Id="rId27" Type="http://schemas.openxmlformats.org/officeDocument/2006/relationships/hyperlink" Target="https://www.mdw.ac.at/imi/ctmv/kopist.php?kop=WK73F" TargetMode="External"/><Relationship Id="rId30" Type="http://schemas.openxmlformats.org/officeDocument/2006/relationships/hyperlink" Target="https://www.mdw.ac.at/imi/ctmv/ctmv.php?wz=P22" TargetMode="External"/><Relationship Id="rId35" Type="http://schemas.openxmlformats.org/officeDocument/2006/relationships/hyperlink" Target="https://www.mdw.ac.at/imi/ctmv/kopist.php?kop=WK73F" TargetMode="External"/><Relationship Id="rId43" Type="http://schemas.openxmlformats.org/officeDocument/2006/relationships/hyperlink" Target="https://www.mdw.ac.at/imi/ctmv/kopist.php?kop=WK71P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0C7222-66A8-44FA-9A5D-E53AD3A66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4351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2022-06-24T12:54:00Z</cp:lastPrinted>
  <dcterms:created xsi:type="dcterms:W3CDTF">2023-03-04T10:29:00Z</dcterms:created>
  <dcterms:modified xsi:type="dcterms:W3CDTF">2023-03-04T10:29:00Z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